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08213C" w14:textId="77777777" w:rsidR="00A02F6F" w:rsidRPr="00F36658" w:rsidRDefault="00A02F6F" w:rsidP="004E4407">
      <w:pPr>
        <w:ind w:left="360"/>
        <w:rPr>
          <w:rFonts w:ascii="Times New Roman" w:hAnsi="Times New Roman"/>
          <w:b/>
          <w:bCs/>
        </w:rPr>
      </w:pPr>
      <w:bookmarkStart w:id="0" w:name="_GoBack"/>
      <w:ins w:id="1" w:author="uchucma" w:date="2011-04-29T15:53:00Z">
        <w:r w:rsidRPr="00F36658">
          <w:rPr>
            <w:rFonts w:ascii="Times New Roman" w:hAnsi="Times New Roman"/>
            <w:b/>
            <w:bCs/>
          </w:rPr>
          <w:t xml:space="preserve">Rubric for Scoring Multimedia Presentations  </w:t>
        </w:r>
      </w:ins>
      <w:bookmarkEnd w:id="0"/>
    </w:p>
    <w:p w14:paraId="3FEFE1C0" w14:textId="77777777" w:rsidR="00156153" w:rsidRDefault="00156153" w:rsidP="004E4407">
      <w:pPr>
        <w:ind w:left="360"/>
        <w:rPr>
          <w:rFonts w:ascii="Times New Roman" w:hAnsi="Times New Roman"/>
          <w:bCs/>
        </w:rPr>
      </w:pPr>
    </w:p>
    <w:p w14:paraId="70B44C41" w14:textId="77777777" w:rsidR="00156153" w:rsidRPr="004E4407" w:rsidRDefault="00156153" w:rsidP="004E4407">
      <w:pPr>
        <w:ind w:left="36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Student Name: </w:t>
      </w: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58"/>
        <w:gridCol w:w="2430"/>
        <w:gridCol w:w="2070"/>
        <w:gridCol w:w="2324"/>
      </w:tblGrid>
      <w:tr w:rsidR="004E4407" w:rsidRPr="0016083E" w14:paraId="46E19732" w14:textId="77777777" w:rsidTr="004E4407">
        <w:tc>
          <w:tcPr>
            <w:tcW w:w="1458" w:type="dxa"/>
          </w:tcPr>
          <w:p w14:paraId="4FDE3AB8" w14:textId="77777777" w:rsidR="004E4407" w:rsidRPr="00B8288A" w:rsidRDefault="004E4407" w:rsidP="00081A22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Criteria</w:t>
            </w:r>
          </w:p>
        </w:tc>
        <w:tc>
          <w:tcPr>
            <w:tcW w:w="2430" w:type="dxa"/>
          </w:tcPr>
          <w:p w14:paraId="1B7F8E45" w14:textId="77777777" w:rsidR="004E4407" w:rsidRPr="00B8288A" w:rsidRDefault="004E4407" w:rsidP="00081A2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Exemplary</w:t>
            </w:r>
            <w:r w:rsidR="00156153">
              <w:rPr>
                <w:rFonts w:ascii="Times New Roman" w:hAnsi="Times New Roman"/>
                <w:sz w:val="20"/>
              </w:rPr>
              <w:t xml:space="preserve">  (2)</w:t>
            </w:r>
          </w:p>
        </w:tc>
        <w:tc>
          <w:tcPr>
            <w:tcW w:w="2070" w:type="dxa"/>
          </w:tcPr>
          <w:p w14:paraId="0781B65A" w14:textId="77777777" w:rsidR="004E4407" w:rsidRPr="00B8288A" w:rsidRDefault="004E4407" w:rsidP="00081A2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Satisfactory</w:t>
            </w:r>
            <w:r w:rsidR="00156153">
              <w:rPr>
                <w:rFonts w:ascii="Times New Roman" w:hAnsi="Times New Roman"/>
                <w:sz w:val="20"/>
              </w:rPr>
              <w:t xml:space="preserve">  (1)</w:t>
            </w:r>
          </w:p>
        </w:tc>
        <w:tc>
          <w:tcPr>
            <w:tcW w:w="2324" w:type="dxa"/>
          </w:tcPr>
          <w:p w14:paraId="163D4089" w14:textId="77777777" w:rsidR="004E4407" w:rsidRPr="00B8288A" w:rsidRDefault="004E4407" w:rsidP="00081A22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Needs Improvement</w:t>
            </w:r>
            <w:r w:rsidR="00156153">
              <w:rPr>
                <w:rFonts w:ascii="Times New Roman" w:hAnsi="Times New Roman"/>
                <w:sz w:val="20"/>
              </w:rPr>
              <w:t xml:space="preserve"> 0</w:t>
            </w:r>
          </w:p>
        </w:tc>
      </w:tr>
      <w:tr w:rsidR="004E4407" w:rsidRPr="0016083E" w14:paraId="5CF23B02" w14:textId="77777777" w:rsidTr="004E4407">
        <w:tc>
          <w:tcPr>
            <w:tcW w:w="1458" w:type="dxa"/>
          </w:tcPr>
          <w:p w14:paraId="57722152" w14:textId="77777777" w:rsidR="004E4407" w:rsidRPr="00B8288A" w:rsidRDefault="004E4407" w:rsidP="00081A2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Content</w:t>
            </w:r>
          </w:p>
        </w:tc>
        <w:tc>
          <w:tcPr>
            <w:tcW w:w="2430" w:type="dxa"/>
          </w:tcPr>
          <w:p w14:paraId="50751D8E" w14:textId="77777777" w:rsidR="004E4407" w:rsidRPr="00B8288A" w:rsidRDefault="004E4407" w:rsidP="00E77D60">
            <w:pPr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Detailed  s</w:t>
            </w:r>
            <w:r w:rsidRPr="00B8288A">
              <w:rPr>
                <w:rFonts w:ascii="Times New Roman" w:hAnsi="Times New Roman"/>
                <w:sz w:val="20"/>
              </w:rPr>
              <w:t>uppo</w:t>
            </w:r>
            <w:r>
              <w:rPr>
                <w:rFonts w:ascii="Times New Roman" w:hAnsi="Times New Roman"/>
                <w:sz w:val="20"/>
              </w:rPr>
              <w:t>rting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information on all slides is clearly related to the topic and easy to understand</w:t>
            </w:r>
          </w:p>
        </w:tc>
        <w:tc>
          <w:tcPr>
            <w:tcW w:w="2070" w:type="dxa"/>
          </w:tcPr>
          <w:p w14:paraId="37FBB777" w14:textId="77777777" w:rsidR="004E4407" w:rsidRPr="00B8288A" w:rsidRDefault="004E4407" w:rsidP="0026102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Supporting information on slides is somewhat related to the topic. Information could be more detailed</w:t>
            </w:r>
          </w:p>
        </w:tc>
        <w:tc>
          <w:tcPr>
            <w:tcW w:w="2324" w:type="dxa"/>
          </w:tcPr>
          <w:p w14:paraId="4EBA12C4" w14:textId="77777777" w:rsidR="004E4407" w:rsidRDefault="004E4407" w:rsidP="0026102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Slide content is minimally related to topic and lacks sufficient detail for clear explanation of the topic. Some content is confusing</w:t>
            </w:r>
          </w:p>
          <w:p w14:paraId="536ECE6E" w14:textId="77777777" w:rsidR="004E4407" w:rsidRPr="00B8288A" w:rsidRDefault="004E4407" w:rsidP="0026102A">
            <w:pPr>
              <w:rPr>
                <w:rFonts w:ascii="Times New Roman" w:hAnsi="Times New Roman"/>
                <w:sz w:val="20"/>
              </w:rPr>
            </w:pPr>
          </w:p>
        </w:tc>
      </w:tr>
      <w:tr w:rsidR="004E4407" w:rsidRPr="0016083E" w14:paraId="3A053E9F" w14:textId="77777777" w:rsidTr="004E4407">
        <w:tc>
          <w:tcPr>
            <w:tcW w:w="1458" w:type="dxa"/>
          </w:tcPr>
          <w:p w14:paraId="53CEAEE4" w14:textId="77777777" w:rsidR="004E4407" w:rsidRPr="00B8288A" w:rsidRDefault="004E4407" w:rsidP="00081A22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Organization</w:t>
            </w:r>
          </w:p>
        </w:tc>
        <w:tc>
          <w:tcPr>
            <w:tcW w:w="2430" w:type="dxa"/>
          </w:tcPr>
          <w:p w14:paraId="3B1841A3" w14:textId="77777777" w:rsidR="004E4407" w:rsidRPr="00B8288A" w:rsidRDefault="004E4407" w:rsidP="0026102A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 xml:space="preserve">Slides are logically organized. </w:t>
            </w:r>
            <w:r>
              <w:rPr>
                <w:rFonts w:ascii="Times New Roman" w:hAnsi="Times New Roman"/>
                <w:sz w:val="20"/>
              </w:rPr>
              <w:t xml:space="preserve"> Uses headings and subheadings to show organization of information</w:t>
            </w:r>
          </w:p>
        </w:tc>
        <w:tc>
          <w:tcPr>
            <w:tcW w:w="2070" w:type="dxa"/>
          </w:tcPr>
          <w:p w14:paraId="2C9AD7C4" w14:textId="77777777" w:rsidR="004E4407" w:rsidRDefault="004E4407" w:rsidP="0026102A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 xml:space="preserve">Slide organization could be improved. </w:t>
            </w:r>
            <w:r>
              <w:rPr>
                <w:rFonts w:ascii="Times New Roman" w:hAnsi="Times New Roman"/>
                <w:sz w:val="20"/>
              </w:rPr>
              <w:t xml:space="preserve"> Some use of headings or subheadings</w:t>
            </w:r>
            <w:r w:rsidRPr="00B8288A">
              <w:rPr>
                <w:rFonts w:ascii="Times New Roman" w:hAnsi="Times New Roman"/>
                <w:sz w:val="20"/>
              </w:rPr>
              <w:t xml:space="preserve"> </w:t>
            </w:r>
          </w:p>
          <w:p w14:paraId="4B5453F8" w14:textId="77777777" w:rsidR="004E4407" w:rsidRPr="00B8288A" w:rsidRDefault="004E4407" w:rsidP="0026102A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 xml:space="preserve">  </w:t>
            </w:r>
          </w:p>
        </w:tc>
        <w:tc>
          <w:tcPr>
            <w:tcW w:w="2324" w:type="dxa"/>
          </w:tcPr>
          <w:p w14:paraId="7D261BCB" w14:textId="77777777" w:rsidR="004E4407" w:rsidRPr="00B8288A" w:rsidRDefault="004E4407" w:rsidP="0026102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Topic is </w:t>
            </w:r>
            <w:r w:rsidRPr="00B8288A">
              <w:rPr>
                <w:rFonts w:ascii="Times New Roman" w:hAnsi="Times New Roman"/>
                <w:sz w:val="20"/>
              </w:rPr>
              <w:t xml:space="preserve">vague. </w:t>
            </w:r>
            <w:r>
              <w:rPr>
                <w:rFonts w:ascii="Times New Roman" w:hAnsi="Times New Roman"/>
                <w:sz w:val="20"/>
              </w:rPr>
              <w:t xml:space="preserve"> Slides are not clearly organized</w:t>
            </w:r>
          </w:p>
        </w:tc>
      </w:tr>
      <w:tr w:rsidR="004E4407" w:rsidRPr="0016083E" w14:paraId="0953A82F" w14:textId="77777777" w:rsidTr="004E4407">
        <w:tc>
          <w:tcPr>
            <w:tcW w:w="1458" w:type="dxa"/>
          </w:tcPr>
          <w:p w14:paraId="7640279C" w14:textId="77777777" w:rsidR="004E4407" w:rsidRPr="00B8288A" w:rsidRDefault="004E4407" w:rsidP="00081A22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Sources</w:t>
            </w:r>
          </w:p>
        </w:tc>
        <w:tc>
          <w:tcPr>
            <w:tcW w:w="2430" w:type="dxa"/>
          </w:tcPr>
          <w:p w14:paraId="163C8150" w14:textId="77777777" w:rsidR="004E4407" w:rsidRPr="00B8288A" w:rsidRDefault="004E4407" w:rsidP="00081A22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Source information is provided for all cited material including graphics.  All sources are correctly documented.</w:t>
            </w:r>
          </w:p>
        </w:tc>
        <w:tc>
          <w:tcPr>
            <w:tcW w:w="2070" w:type="dxa"/>
          </w:tcPr>
          <w:p w14:paraId="2A39946F" w14:textId="77777777" w:rsidR="004E4407" w:rsidRPr="00B8288A" w:rsidRDefault="004E4407" w:rsidP="0026102A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Source information is provided for</w:t>
            </w:r>
            <w:r>
              <w:rPr>
                <w:rFonts w:ascii="Times New Roman" w:hAnsi="Times New Roman"/>
                <w:sz w:val="20"/>
              </w:rPr>
              <w:t xml:space="preserve"> most cited material</w:t>
            </w:r>
            <w:r w:rsidRPr="00B8288A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including graphics.  Most s</w:t>
            </w:r>
            <w:r w:rsidRPr="00B8288A">
              <w:rPr>
                <w:rFonts w:ascii="Times New Roman" w:hAnsi="Times New Roman"/>
                <w:sz w:val="20"/>
              </w:rPr>
              <w:t>ources are correctly documented.</w:t>
            </w:r>
          </w:p>
        </w:tc>
        <w:tc>
          <w:tcPr>
            <w:tcW w:w="2324" w:type="dxa"/>
          </w:tcPr>
          <w:p w14:paraId="7E002CE7" w14:textId="77777777" w:rsidR="004E4407" w:rsidRDefault="004E4407" w:rsidP="00081A22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Source information for all or most cited material, including graphics, is missing</w:t>
            </w:r>
          </w:p>
          <w:p w14:paraId="67C79E2A" w14:textId="77777777" w:rsidR="004E4407" w:rsidRDefault="004E4407" w:rsidP="0026102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Sources are not </w:t>
            </w:r>
            <w:r w:rsidRPr="00B8288A">
              <w:rPr>
                <w:rFonts w:ascii="Times New Roman" w:hAnsi="Times New Roman"/>
                <w:sz w:val="20"/>
              </w:rPr>
              <w:t>correctly</w:t>
            </w:r>
            <w:r>
              <w:rPr>
                <w:rFonts w:ascii="Times New Roman" w:hAnsi="Times New Roman"/>
                <w:sz w:val="20"/>
              </w:rPr>
              <w:t xml:space="preserve"> documented</w:t>
            </w:r>
          </w:p>
          <w:p w14:paraId="700BA206" w14:textId="77777777" w:rsidR="004E4407" w:rsidRPr="00B8288A" w:rsidRDefault="004E4407" w:rsidP="0026102A">
            <w:pPr>
              <w:rPr>
                <w:rFonts w:ascii="Times New Roman" w:hAnsi="Times New Roman"/>
                <w:sz w:val="20"/>
              </w:rPr>
            </w:pPr>
          </w:p>
        </w:tc>
      </w:tr>
      <w:tr w:rsidR="004E4407" w:rsidRPr="0016083E" w14:paraId="610BFFED" w14:textId="77777777" w:rsidTr="004E4407">
        <w:tc>
          <w:tcPr>
            <w:tcW w:w="1458" w:type="dxa"/>
          </w:tcPr>
          <w:p w14:paraId="6967CB0B" w14:textId="77777777" w:rsidR="004E4407" w:rsidRPr="00B8288A" w:rsidRDefault="004E4407" w:rsidP="00081A22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Attractiveness</w:t>
            </w:r>
          </w:p>
        </w:tc>
        <w:tc>
          <w:tcPr>
            <w:tcW w:w="2430" w:type="dxa"/>
          </w:tcPr>
          <w:p w14:paraId="4DE55922" w14:textId="77777777" w:rsidR="004E4407" w:rsidRPr="00B8288A" w:rsidRDefault="004E4407" w:rsidP="00081A22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 xml:space="preserve">Visually attractive.  Includes a variety </w:t>
            </w:r>
            <w:proofErr w:type="gramStart"/>
            <w:r w:rsidRPr="00B8288A">
              <w:rPr>
                <w:rFonts w:ascii="Times New Roman" w:hAnsi="Times New Roman"/>
                <w:sz w:val="20"/>
              </w:rPr>
              <w:t>of  pictures</w:t>
            </w:r>
            <w:proofErr w:type="gramEnd"/>
            <w:r w:rsidRPr="00B8288A">
              <w:rPr>
                <w:rFonts w:ascii="Times New Roman" w:hAnsi="Times New Roman"/>
                <w:sz w:val="20"/>
              </w:rPr>
              <w:t>, graphics, or animation on each slide to enhance presentation. Color scheme enhances attractiveness</w:t>
            </w:r>
          </w:p>
        </w:tc>
        <w:tc>
          <w:tcPr>
            <w:tcW w:w="2070" w:type="dxa"/>
          </w:tcPr>
          <w:p w14:paraId="72995C05" w14:textId="77777777" w:rsidR="004E4407" w:rsidRDefault="004E4407" w:rsidP="00081A22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 xml:space="preserve">Visually attractive. Includes pictures or graphics or animation on some slides to enhance presentation.  Color scheme is neutral </w:t>
            </w:r>
          </w:p>
          <w:p w14:paraId="006C1086" w14:textId="77777777" w:rsidR="004E4407" w:rsidRPr="00B8288A" w:rsidRDefault="004E4407" w:rsidP="00081A2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24" w:type="dxa"/>
          </w:tcPr>
          <w:p w14:paraId="4CC29CF3" w14:textId="77777777" w:rsidR="004E4407" w:rsidRPr="00B8288A" w:rsidRDefault="004E4407" w:rsidP="0026102A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 xml:space="preserve">Gratuitous graphics, clip art, sound, or animation distracts from presentation. Color scheme is not appealing.  </w:t>
            </w:r>
          </w:p>
        </w:tc>
      </w:tr>
      <w:tr w:rsidR="004E4407" w:rsidRPr="0016083E" w14:paraId="37E71866" w14:textId="77777777" w:rsidTr="004E4407">
        <w:tc>
          <w:tcPr>
            <w:tcW w:w="1458" w:type="dxa"/>
          </w:tcPr>
          <w:p w14:paraId="246610C0" w14:textId="77777777" w:rsidR="004E4407" w:rsidRPr="00B8288A" w:rsidRDefault="004E4407" w:rsidP="00081A22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Balance</w:t>
            </w:r>
          </w:p>
        </w:tc>
        <w:tc>
          <w:tcPr>
            <w:tcW w:w="2430" w:type="dxa"/>
          </w:tcPr>
          <w:p w14:paraId="7A9D4D91" w14:textId="77777777" w:rsidR="004E4407" w:rsidRPr="00B8288A" w:rsidRDefault="004E4407" w:rsidP="00081A22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Appropriate balance of text and images that clearly convey information</w:t>
            </w:r>
          </w:p>
        </w:tc>
        <w:tc>
          <w:tcPr>
            <w:tcW w:w="2070" w:type="dxa"/>
          </w:tcPr>
          <w:p w14:paraId="7FB5C03D" w14:textId="77777777" w:rsidR="004E4407" w:rsidRPr="00B8288A" w:rsidRDefault="004E4407" w:rsidP="00081A22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 xml:space="preserve">Text needs to be summarized.   </w:t>
            </w:r>
          </w:p>
        </w:tc>
        <w:tc>
          <w:tcPr>
            <w:tcW w:w="2324" w:type="dxa"/>
          </w:tcPr>
          <w:p w14:paraId="7A9CDB11" w14:textId="77777777" w:rsidR="004E4407" w:rsidRDefault="004E4407" w:rsidP="0026102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Slides are not balanced-either too much text or too many images on one slide</w:t>
            </w:r>
          </w:p>
          <w:p w14:paraId="6E8D2591" w14:textId="77777777" w:rsidR="004E4407" w:rsidRPr="00B8288A" w:rsidRDefault="004E4407" w:rsidP="0026102A">
            <w:pPr>
              <w:rPr>
                <w:rFonts w:ascii="Times New Roman" w:hAnsi="Times New Roman"/>
                <w:sz w:val="20"/>
              </w:rPr>
            </w:pPr>
          </w:p>
        </w:tc>
      </w:tr>
      <w:tr w:rsidR="004E4407" w:rsidRPr="0016083E" w14:paraId="30627E6B" w14:textId="77777777" w:rsidTr="004E4407">
        <w:tc>
          <w:tcPr>
            <w:tcW w:w="1458" w:type="dxa"/>
          </w:tcPr>
          <w:p w14:paraId="379FCA1C" w14:textId="77777777" w:rsidR="004E4407" w:rsidRPr="00B8288A" w:rsidRDefault="004E4407" w:rsidP="00081A22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Readability</w:t>
            </w:r>
          </w:p>
        </w:tc>
        <w:tc>
          <w:tcPr>
            <w:tcW w:w="2430" w:type="dxa"/>
          </w:tcPr>
          <w:p w14:paraId="081971D6" w14:textId="77777777" w:rsidR="004E4407" w:rsidRPr="00B8288A" w:rsidRDefault="004E4407" w:rsidP="00081A22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 xml:space="preserve">Font size and style are appropriate. </w:t>
            </w:r>
            <w:proofErr w:type="gramStart"/>
            <w:r w:rsidRPr="00B8288A">
              <w:rPr>
                <w:rFonts w:ascii="Times New Roman" w:hAnsi="Times New Roman"/>
                <w:sz w:val="20"/>
              </w:rPr>
              <w:t>Text  and</w:t>
            </w:r>
            <w:proofErr w:type="gramEnd"/>
            <w:r w:rsidRPr="00B8288A">
              <w:rPr>
                <w:rFonts w:ascii="Times New Roman" w:hAnsi="Times New Roman"/>
                <w:sz w:val="20"/>
              </w:rPr>
              <w:t xml:space="preserve"> graphics contrast clearly from slide background.  </w:t>
            </w:r>
          </w:p>
        </w:tc>
        <w:tc>
          <w:tcPr>
            <w:tcW w:w="2070" w:type="dxa"/>
          </w:tcPr>
          <w:p w14:paraId="5330D42A" w14:textId="77777777" w:rsidR="004E4407" w:rsidRDefault="004E4407" w:rsidP="004E4407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 xml:space="preserve">Font size is appropriate. </w:t>
            </w:r>
          </w:p>
          <w:p w14:paraId="13483CA8" w14:textId="77777777" w:rsidR="004E4407" w:rsidRDefault="004E4407" w:rsidP="004E440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Contrast between, text, graphics and slide background needs improvement</w:t>
            </w:r>
          </w:p>
          <w:p w14:paraId="554BB400" w14:textId="77777777" w:rsidR="004E4407" w:rsidRPr="00B8288A" w:rsidRDefault="004E4407" w:rsidP="004E440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24" w:type="dxa"/>
          </w:tcPr>
          <w:p w14:paraId="54453BF7" w14:textId="77777777" w:rsidR="004E4407" w:rsidRPr="00B8288A" w:rsidRDefault="004E4407" w:rsidP="004E4407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Font size and style make it very difficult to read. Background makes it difficult to see text or competes with graphics</w:t>
            </w:r>
          </w:p>
          <w:p w14:paraId="7F1A5602" w14:textId="77777777" w:rsidR="004E4407" w:rsidRPr="00B8288A" w:rsidRDefault="004E4407" w:rsidP="00081A22">
            <w:pPr>
              <w:rPr>
                <w:rFonts w:ascii="Times New Roman" w:hAnsi="Times New Roman"/>
                <w:sz w:val="20"/>
              </w:rPr>
            </w:pPr>
          </w:p>
        </w:tc>
      </w:tr>
      <w:tr w:rsidR="004E4407" w:rsidRPr="0016083E" w14:paraId="27AE95D6" w14:textId="77777777" w:rsidTr="004E4407">
        <w:tc>
          <w:tcPr>
            <w:tcW w:w="1458" w:type="dxa"/>
          </w:tcPr>
          <w:p w14:paraId="4D9893BB" w14:textId="77777777" w:rsidR="004E4407" w:rsidRPr="00B8288A" w:rsidRDefault="004E4407" w:rsidP="00081A2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Spelling and grammar</w:t>
            </w:r>
          </w:p>
        </w:tc>
        <w:tc>
          <w:tcPr>
            <w:tcW w:w="2430" w:type="dxa"/>
          </w:tcPr>
          <w:p w14:paraId="716843FF" w14:textId="77777777" w:rsidR="004E4407" w:rsidRPr="00B8288A" w:rsidRDefault="004E4407" w:rsidP="00081A22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Totally correct spelling and grammar</w:t>
            </w:r>
          </w:p>
        </w:tc>
        <w:tc>
          <w:tcPr>
            <w:tcW w:w="2070" w:type="dxa"/>
          </w:tcPr>
          <w:p w14:paraId="48059063" w14:textId="77777777" w:rsidR="004E4407" w:rsidRPr="00B8288A" w:rsidRDefault="004E4407" w:rsidP="00081A22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A few errors in spelling and grammar do not interfere with understanding.</w:t>
            </w:r>
          </w:p>
        </w:tc>
        <w:tc>
          <w:tcPr>
            <w:tcW w:w="2324" w:type="dxa"/>
          </w:tcPr>
          <w:p w14:paraId="1880FE75" w14:textId="77777777" w:rsidR="004E4407" w:rsidRPr="00B8288A" w:rsidRDefault="004E4407" w:rsidP="00081A2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Multiple e</w:t>
            </w:r>
            <w:r w:rsidRPr="00B8288A">
              <w:rPr>
                <w:rFonts w:ascii="Times New Roman" w:hAnsi="Times New Roman"/>
                <w:sz w:val="20"/>
              </w:rPr>
              <w:t>rrors in spelling and grammar distract the reader</w:t>
            </w:r>
            <w:r>
              <w:rPr>
                <w:rFonts w:ascii="Times New Roman" w:hAnsi="Times New Roman"/>
                <w:sz w:val="20"/>
              </w:rPr>
              <w:t xml:space="preserve"> and impede understanding</w:t>
            </w:r>
          </w:p>
        </w:tc>
      </w:tr>
    </w:tbl>
    <w:p w14:paraId="6FB70995" w14:textId="77777777" w:rsidR="008F2DED" w:rsidRDefault="008F2DED"/>
    <w:sectPr w:rsidR="008F2DED" w:rsidSect="008F2DE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F6F"/>
    <w:rsid w:val="00081A22"/>
    <w:rsid w:val="00156153"/>
    <w:rsid w:val="0026102A"/>
    <w:rsid w:val="004E4407"/>
    <w:rsid w:val="008F2DED"/>
    <w:rsid w:val="009E490B"/>
    <w:rsid w:val="00A02F6F"/>
    <w:rsid w:val="00E77D60"/>
    <w:rsid w:val="00F3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201E3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F6F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A02F6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02F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2F6F"/>
    <w:rPr>
      <w:rFonts w:ascii="Cambria" w:eastAsia="Cambria" w:hAnsi="Cambri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2F6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F6F"/>
    <w:rPr>
      <w:rFonts w:ascii="Lucida Grande" w:eastAsia="Cambria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F6F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A02F6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02F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2F6F"/>
    <w:rPr>
      <w:rFonts w:ascii="Cambria" w:eastAsia="Cambria" w:hAnsi="Cambri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2F6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F6F"/>
    <w:rPr>
      <w:rFonts w:ascii="Lucida Grande" w:eastAsia="Cambr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332</Words>
  <Characters>1896</Characters>
  <Application>Microsoft Macintosh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dc:description/>
  <cp:lastModifiedBy>Gayle Thieman</cp:lastModifiedBy>
  <cp:revision>4</cp:revision>
  <cp:lastPrinted>2013-10-22T04:42:00Z</cp:lastPrinted>
  <dcterms:created xsi:type="dcterms:W3CDTF">2013-10-22T01:06:00Z</dcterms:created>
  <dcterms:modified xsi:type="dcterms:W3CDTF">2013-10-22T04:55:00Z</dcterms:modified>
</cp:coreProperties>
</file>