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6F" w:rsidRPr="00F9787E" w:rsidRDefault="00A02F6F" w:rsidP="00A02F6F">
      <w:pPr>
        <w:ind w:left="360"/>
        <w:rPr>
          <w:ins w:id="0" w:author="uchucma" w:date="2011-04-29T15:53:00Z"/>
          <w:rFonts w:ascii="Times New Roman" w:hAnsi="Times New Roman"/>
          <w:bCs/>
        </w:rPr>
      </w:pPr>
      <w:ins w:id="1" w:author="uchucma" w:date="2011-04-29T15:53:00Z">
        <w:r w:rsidRPr="00F9787E">
          <w:rPr>
            <w:rFonts w:ascii="Times New Roman" w:hAnsi="Times New Roman"/>
            <w:bCs/>
          </w:rPr>
          <w:t>Rubric for Scoring Multimedia Presentations  (Thieman)</w:t>
        </w:r>
      </w:ins>
    </w:p>
    <w:p w:rsidR="00A02F6F" w:rsidRDefault="00A02F6F" w:rsidP="00A02F6F">
      <w:pPr>
        <w:ind w:left="360"/>
        <w:rPr>
          <w:rFonts w:ascii="Times New Roman" w:hAnsi="Times New Roman"/>
          <w:b/>
          <w:bCs/>
        </w:rPr>
      </w:pPr>
    </w:p>
    <w:p w:rsidR="00A02F6F" w:rsidRDefault="00A02F6F" w:rsidP="00A02F6F"/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74"/>
        <w:gridCol w:w="1759"/>
        <w:gridCol w:w="1783"/>
        <w:gridCol w:w="1756"/>
        <w:gridCol w:w="1784"/>
      </w:tblGrid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bookmarkStart w:id="2" w:name="_GoBack"/>
            <w:bookmarkEnd w:id="2"/>
            <w:r w:rsidRPr="00B8288A">
              <w:rPr>
                <w:rFonts w:ascii="Times New Roman" w:hAnsi="Times New Roman"/>
                <w:sz w:val="20"/>
              </w:rPr>
              <w:t>Criteria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Excellent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Acceptable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Needs Improvement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Unacceptable</w:t>
            </w: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Project Requirements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5-6 slides; very clear relation of slide content to unit theme or topic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3-4 slides; clear relation of slide content to unit theme or topic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3-4 slides; relation of slide content to unit theme could be clearer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Less than 3 slides; slide content is not related to unit theme or topic</w:t>
            </w: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Organization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Clear topic and supporting information on all slides.  Slides are logically organized. Information is easy to understand.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Clear topic with supporting information on most slides. Slides are logically organized.  Information could </w:t>
            </w:r>
            <w:proofErr w:type="gramStart"/>
            <w:r w:rsidRPr="00B8288A">
              <w:rPr>
                <w:rFonts w:ascii="Times New Roman" w:hAnsi="Times New Roman"/>
                <w:sz w:val="20"/>
              </w:rPr>
              <w:t>be  more</w:t>
            </w:r>
            <w:proofErr w:type="gramEnd"/>
            <w:r w:rsidRPr="00B8288A">
              <w:rPr>
                <w:rFonts w:ascii="Times New Roman" w:hAnsi="Times New Roman"/>
                <w:sz w:val="20"/>
              </w:rPr>
              <w:t xml:space="preserve"> clear on a few slides.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Topic is somewhat vague.  Supporting information is missing on 25-50% of the slides. Slide organization could be improved.  </w:t>
            </w:r>
            <w:proofErr w:type="spellStart"/>
            <w:r w:rsidRPr="00B8288A">
              <w:rPr>
                <w:rFonts w:ascii="Times New Roman" w:hAnsi="Times New Roman"/>
                <w:sz w:val="20"/>
              </w:rPr>
              <w:t>Infor</w:t>
            </w:r>
            <w:proofErr w:type="spellEnd"/>
            <w:r w:rsidRPr="00B8288A">
              <w:rPr>
                <w:rFonts w:ascii="Times New Roman" w:hAnsi="Times New Roman"/>
                <w:sz w:val="20"/>
              </w:rPr>
              <w:t xml:space="preserve">- </w:t>
            </w:r>
            <w:proofErr w:type="spellStart"/>
            <w:r w:rsidRPr="00B8288A">
              <w:rPr>
                <w:rFonts w:ascii="Times New Roman" w:hAnsi="Times New Roman"/>
                <w:sz w:val="20"/>
              </w:rPr>
              <w:t>mation</w:t>
            </w:r>
            <w:proofErr w:type="spellEnd"/>
            <w:r w:rsidRPr="00B8288A">
              <w:rPr>
                <w:rFonts w:ascii="Times New Roman" w:hAnsi="Times New Roman"/>
                <w:sz w:val="20"/>
              </w:rPr>
              <w:t xml:space="preserve"> is somewhat confusing.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No clear topic. Supporting information is missing on more than 50% of the slides.  Slides are not logically organized.  Information is confusing.</w:t>
            </w: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Sources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 information is provided for all cited material including graphics.  All sources are correctly documented.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 information is provided for at least 75% of the cited material including graphics.  Sources are correctly documented.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 information is provided for less than 75% of cited material including graphics. Sources are not documented correctly.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Source information for all or most cited material, including graphics, is missing.</w:t>
            </w: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Attractiveness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Visually attractive.  Includes a variety </w:t>
            </w:r>
            <w:proofErr w:type="gramStart"/>
            <w:r w:rsidRPr="00B8288A">
              <w:rPr>
                <w:rFonts w:ascii="Times New Roman" w:hAnsi="Times New Roman"/>
                <w:sz w:val="20"/>
              </w:rPr>
              <w:t>of  pictures</w:t>
            </w:r>
            <w:proofErr w:type="gramEnd"/>
            <w:r w:rsidRPr="00B8288A">
              <w:rPr>
                <w:rFonts w:ascii="Times New Roman" w:hAnsi="Times New Roman"/>
                <w:sz w:val="20"/>
              </w:rPr>
              <w:t>, graphics, or animation on each slide to enhance presentation. Color scheme enhances attractiveness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Visually attractive. Includes pictures or graphics or animation on some slides to enhance presentation.  Color scheme is neutral 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Gratuitous graphics, clip art, sound, or animation distracts from presentation.  Color scheme is not appealing.  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Visually boring, Slides contain text only</w:t>
            </w: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Balance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Appropriate balance of text and images that clearly convey information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Amount of text and images are balanced and convey information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Text needs to be summarized.   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Too much text or too many bullet points or too many images on one slide</w:t>
            </w: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Readability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Font size and style are appropriate. </w:t>
            </w:r>
            <w:proofErr w:type="gramStart"/>
            <w:r w:rsidRPr="00B8288A">
              <w:rPr>
                <w:rFonts w:ascii="Times New Roman" w:hAnsi="Times New Roman"/>
                <w:sz w:val="20"/>
              </w:rPr>
              <w:t>Text  and</w:t>
            </w:r>
            <w:proofErr w:type="gramEnd"/>
            <w:r w:rsidRPr="00B8288A">
              <w:rPr>
                <w:rFonts w:ascii="Times New Roman" w:hAnsi="Times New Roman"/>
                <w:sz w:val="20"/>
              </w:rPr>
              <w:t xml:space="preserve"> graphics contrast clearly from slide background.  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Font size is appropriate.  Adequate contrast between text, graphics, and slide background 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Font size is appropriate; too many styles are used.  Contrast between text, graphics, and slide background needs improvement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Font size and style make it very difficult to read. Background makes it difficult to see text or competes with graphics</w:t>
            </w:r>
          </w:p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</w:p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</w:p>
        </w:tc>
      </w:tr>
      <w:tr w:rsidR="00A02F6F" w:rsidRPr="0016083E" w:rsidTr="008D4B26"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Mechanics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>Totally correct spelling and grammar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A few errors in spelling and grammar do not </w:t>
            </w:r>
            <w:r w:rsidRPr="00B8288A">
              <w:rPr>
                <w:rFonts w:ascii="Times New Roman" w:hAnsi="Times New Roman"/>
                <w:sz w:val="20"/>
              </w:rPr>
              <w:lastRenderedPageBreak/>
              <w:t>interfere with understanding.</w:t>
            </w:r>
          </w:p>
        </w:tc>
        <w:tc>
          <w:tcPr>
            <w:tcW w:w="1915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lastRenderedPageBreak/>
              <w:t>Errors in spelling and grammar distract the reader</w:t>
            </w:r>
          </w:p>
        </w:tc>
        <w:tc>
          <w:tcPr>
            <w:tcW w:w="1916" w:type="dxa"/>
          </w:tcPr>
          <w:p w:rsidR="00A02F6F" w:rsidRPr="00B8288A" w:rsidRDefault="00A02F6F" w:rsidP="008D4B26">
            <w:pPr>
              <w:rPr>
                <w:rFonts w:ascii="Times New Roman" w:hAnsi="Times New Roman"/>
                <w:sz w:val="20"/>
              </w:rPr>
            </w:pPr>
            <w:r w:rsidRPr="00B8288A">
              <w:rPr>
                <w:rFonts w:ascii="Times New Roman" w:hAnsi="Times New Roman"/>
                <w:sz w:val="20"/>
              </w:rPr>
              <w:t xml:space="preserve">Multiple errors in spelling and grammar seriously </w:t>
            </w:r>
            <w:r w:rsidRPr="00B8288A">
              <w:rPr>
                <w:rFonts w:ascii="Times New Roman" w:hAnsi="Times New Roman"/>
                <w:sz w:val="20"/>
              </w:rPr>
              <w:lastRenderedPageBreak/>
              <w:t xml:space="preserve">impede audience understanding. </w:t>
            </w:r>
          </w:p>
        </w:tc>
      </w:tr>
    </w:tbl>
    <w:p w:rsidR="008F2DED" w:rsidRDefault="008F2DED"/>
    <w:sectPr w:rsidR="008F2DE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6F"/>
    <w:rsid w:val="008F2DED"/>
    <w:rsid w:val="009E490B"/>
    <w:rsid w:val="00A0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A02F6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2F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F6F"/>
    <w:rPr>
      <w:rFonts w:ascii="Cambria" w:eastAsia="Cambria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F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F6F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6F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A02F6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2F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F6F"/>
    <w:rPr>
      <w:rFonts w:ascii="Cambria" w:eastAsia="Cambria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F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F6F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2438</Characters>
  <Application>Microsoft Macintosh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2</cp:revision>
  <dcterms:created xsi:type="dcterms:W3CDTF">2013-08-01T05:31:00Z</dcterms:created>
  <dcterms:modified xsi:type="dcterms:W3CDTF">2013-08-01T05:31:00Z</dcterms:modified>
</cp:coreProperties>
</file>