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D5A" w:rsidRDefault="00722AEE" w:rsidP="00722AEE">
      <w:r w:rsidRPr="00FE2C01">
        <w:rPr>
          <w:b/>
        </w:rPr>
        <w:t>Purpose/Rationale for lesson</w:t>
      </w:r>
      <w:r>
        <w:rPr>
          <w:b/>
        </w:rPr>
        <w:t>:</w:t>
      </w:r>
      <w:r>
        <w:t xml:space="preserve"> To better understand and experience the music of </w:t>
      </w:r>
      <w:r w:rsidR="00DC6D5A">
        <w:t xml:space="preserve">the Hawaiian people, and that </w:t>
      </w:r>
      <w:proofErr w:type="gramStart"/>
      <w:r w:rsidR="00DC6D5A">
        <w:t>the</w:t>
      </w:r>
      <w:ins w:id="0" w:author="Gayle Thieman" w:date="2010-08-15T11:25:00Z">
        <w:r w:rsidR="004144DD">
          <w:t>ir</w:t>
        </w:r>
      </w:ins>
      <w:proofErr w:type="gramEnd"/>
      <w:del w:id="1" w:author="Gayle Thieman" w:date="2010-08-15T11:25:00Z">
        <w:r w:rsidR="00DC6D5A" w:rsidDel="004144DD">
          <w:delText>re</w:delText>
        </w:r>
      </w:del>
      <w:r w:rsidR="00DC6D5A">
        <w:t xml:space="preserve"> oral tradition is to tell stories.</w:t>
      </w:r>
    </w:p>
    <w:p w:rsidR="00722AEE" w:rsidRDefault="00DC6D5A" w:rsidP="00722AEE">
      <w:r>
        <w:t xml:space="preserve"> </w:t>
      </w:r>
    </w:p>
    <w:p w:rsidR="00722AEE" w:rsidRPr="00FE2C01" w:rsidRDefault="00722AEE" w:rsidP="009900C3">
      <w:pPr>
        <w:outlineLvl w:val="0"/>
        <w:rPr>
          <w:b/>
        </w:rPr>
      </w:pPr>
      <w:r w:rsidRPr="00FE2C01">
        <w:rPr>
          <w:b/>
        </w:rPr>
        <w:t xml:space="preserve">Curriculum Framing Questions:  </w:t>
      </w:r>
    </w:p>
    <w:p w:rsidR="00722AEE" w:rsidRDefault="00722AEE" w:rsidP="00722AEE">
      <w:r w:rsidRPr="000460DE">
        <w:rPr>
          <w:b/>
        </w:rPr>
        <w:t>Essential Question:</w:t>
      </w:r>
      <w:r>
        <w:t xml:space="preserve"> Why Does American Multicultural Folk Music Matter?</w:t>
      </w:r>
    </w:p>
    <w:p w:rsidR="00722AEE" w:rsidRDefault="00722AEE" w:rsidP="00722AEE">
      <w:r w:rsidRPr="000460DE">
        <w:rPr>
          <w:b/>
        </w:rPr>
        <w:t>Unit Question</w:t>
      </w:r>
      <w:r>
        <w:rPr>
          <w:b/>
        </w:rPr>
        <w:t>:</w:t>
      </w:r>
      <w:r>
        <w:t xml:space="preserve"> What are the different Types of folk music and how is folk music used?</w:t>
      </w:r>
    </w:p>
    <w:p w:rsidR="00DC6D5A" w:rsidRPr="001D39C1" w:rsidRDefault="00722AEE" w:rsidP="00722AEE">
      <w:r w:rsidRPr="000460DE">
        <w:rPr>
          <w:b/>
        </w:rPr>
        <w:t>Content Question(s):</w:t>
      </w:r>
      <w:r>
        <w:rPr>
          <w:b/>
        </w:rPr>
        <w:t xml:space="preserve"> </w:t>
      </w:r>
      <w:r w:rsidR="001D39C1">
        <w:t>What are the instruments traditionally used in Hawaiian music? How do music, dance, and text relate to the story?</w:t>
      </w:r>
    </w:p>
    <w:p w:rsidR="00722AEE" w:rsidRDefault="00722AEE" w:rsidP="00722AEE"/>
    <w:p w:rsidR="00722AEE" w:rsidRDefault="00722AEE" w:rsidP="00722AEE">
      <w:r w:rsidRPr="00FE2C01">
        <w:rPr>
          <w:b/>
        </w:rPr>
        <w:t>Goal:</w:t>
      </w:r>
      <w:r>
        <w:t xml:space="preserve"> That students understand this music was an oral tradition and that the lyrics were not always what they meant.</w:t>
      </w:r>
    </w:p>
    <w:p w:rsidR="00722AEE" w:rsidRDefault="00722AEE" w:rsidP="00722AEE"/>
    <w:p w:rsidR="00DC6D5A" w:rsidRDefault="00722AEE" w:rsidP="00722AEE">
      <w:r w:rsidRPr="00FE2C01">
        <w:rPr>
          <w:b/>
        </w:rPr>
        <w:t>Learning Objective</w:t>
      </w:r>
      <w:r>
        <w:rPr>
          <w:b/>
        </w:rPr>
        <w:t>(s)</w:t>
      </w:r>
      <w:r w:rsidRPr="00FE2C01">
        <w:rPr>
          <w:b/>
        </w:rPr>
        <w:t>:</w:t>
      </w:r>
      <w:r>
        <w:t xml:space="preserve">  The student</w:t>
      </w:r>
      <w:r w:rsidR="00DC6D5A">
        <w:t>s</w:t>
      </w:r>
      <w:r>
        <w:t xml:space="preserve"> will be able to </w:t>
      </w:r>
      <w:r w:rsidR="003E057E">
        <w:t>play four different traditional Hawaiian instruments and dance a traditional Hawaiian hula.</w:t>
      </w:r>
    </w:p>
    <w:p w:rsidR="00722AEE" w:rsidRDefault="00722AEE" w:rsidP="00722AEE"/>
    <w:p w:rsidR="00722AEE" w:rsidRDefault="00722AEE" w:rsidP="00722AEE">
      <w:r w:rsidRPr="00FE2C01">
        <w:rPr>
          <w:b/>
        </w:rPr>
        <w:t>Curriculum Standard(s):</w:t>
      </w:r>
      <w:r>
        <w:t xml:space="preserve"> </w:t>
      </w:r>
      <w:r>
        <w:br/>
      </w:r>
      <w:r w:rsidR="003E057E">
        <w:t xml:space="preserve">2. Performing on instruments, alone and with others, a varied repertoire of music. </w:t>
      </w:r>
    </w:p>
    <w:p w:rsidR="003E057E" w:rsidRDefault="00722AEE" w:rsidP="00722AEE">
      <w:r>
        <w:t>6. Listening to, analyzing, and describing music</w:t>
      </w:r>
    </w:p>
    <w:p w:rsidR="00722AEE" w:rsidRDefault="003E057E" w:rsidP="00722AEE">
      <w:r>
        <w:t xml:space="preserve">8. Understanding relationships between music, the other arts, and disciplines outside the arts. </w:t>
      </w:r>
      <w:r w:rsidR="00722AEE">
        <w:br/>
        <w:t>9. Understanding music in relation to history and culture</w:t>
      </w:r>
    </w:p>
    <w:p w:rsidR="00722AEE" w:rsidRDefault="00722AEE" w:rsidP="00722AEE"/>
    <w:p w:rsidR="00722AEE" w:rsidRPr="00E7289C" w:rsidRDefault="00722AEE" w:rsidP="00722AEE">
      <w:r>
        <w:rPr>
          <w:b/>
        </w:rPr>
        <w:t>Materials</w:t>
      </w:r>
      <w:r w:rsidRPr="00FE2C01">
        <w:rPr>
          <w:b/>
        </w:rPr>
        <w:t>:</w:t>
      </w:r>
      <w:r>
        <w:rPr>
          <w:b/>
        </w:rPr>
        <w:t xml:space="preserve"> </w:t>
      </w:r>
      <w:r w:rsidR="00E7289C">
        <w:t xml:space="preserve">Computer, projector, speakers, ukulele, </w:t>
      </w:r>
      <w:proofErr w:type="spellStart"/>
      <w:r w:rsidR="00E7289C">
        <w:t>ipu</w:t>
      </w:r>
      <w:proofErr w:type="spellEnd"/>
      <w:r w:rsidR="00E7289C">
        <w:t>, split bamboo,</w:t>
      </w:r>
      <w:r w:rsidR="00FE6D1E">
        <w:t xml:space="preserve"> </w:t>
      </w:r>
      <w:proofErr w:type="spellStart"/>
      <w:r w:rsidR="00FE6D1E">
        <w:t>uli</w:t>
      </w:r>
      <w:proofErr w:type="spellEnd"/>
      <w:r w:rsidR="00FE6D1E">
        <w:t xml:space="preserve"> </w:t>
      </w:r>
      <w:proofErr w:type="spellStart"/>
      <w:r w:rsidR="00FE6D1E">
        <w:t>uli</w:t>
      </w:r>
      <w:proofErr w:type="spellEnd"/>
      <w:r w:rsidR="00111F69">
        <w:t>, lei(s), guest speaker</w:t>
      </w:r>
      <w:r w:rsidR="009F2001">
        <w:t xml:space="preserve"> (Kelsey </w:t>
      </w:r>
      <w:proofErr w:type="spellStart"/>
      <w:r w:rsidR="009F2001">
        <w:t>Meleana</w:t>
      </w:r>
      <w:proofErr w:type="spellEnd"/>
      <w:r w:rsidR="009F2001">
        <w:t xml:space="preserve"> Chun-Hoeffel)</w:t>
      </w:r>
      <w:r w:rsidR="00111F69">
        <w:t xml:space="preserve">, </w:t>
      </w:r>
      <w:proofErr w:type="gramStart"/>
      <w:r w:rsidR="00111F69">
        <w:t>handouts</w:t>
      </w:r>
      <w:proofErr w:type="gramEnd"/>
      <w:r w:rsidR="00111F69">
        <w:t>.</w:t>
      </w:r>
    </w:p>
    <w:p w:rsidR="00722AEE" w:rsidRDefault="00722AEE" w:rsidP="00722AEE">
      <w:pPr>
        <w:rPr>
          <w:b/>
        </w:rPr>
      </w:pPr>
    </w:p>
    <w:p w:rsidR="00722AEE" w:rsidRPr="00111F69" w:rsidRDefault="00722AEE" w:rsidP="00722AEE">
      <w:r>
        <w:rPr>
          <w:b/>
        </w:rPr>
        <w:t xml:space="preserve">Background knowledge: </w:t>
      </w:r>
      <w:r w:rsidR="00111F69">
        <w:t>The students need to know how to read and follow directions, they need to know what a free write is, and they will have to be able to demonstrate a steady beat.</w:t>
      </w:r>
    </w:p>
    <w:p w:rsidR="00722AEE" w:rsidRDefault="00722AEE" w:rsidP="00722AEE"/>
    <w:tbl>
      <w:tblPr>
        <w:tblW w:w="9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00"/>
        <w:gridCol w:w="1288"/>
        <w:gridCol w:w="6919"/>
      </w:tblGrid>
      <w:tr w:rsidR="00722AEE" w:rsidRPr="00B04CA8">
        <w:trPr>
          <w:trHeight w:val="149"/>
        </w:trPr>
        <w:tc>
          <w:tcPr>
            <w:tcW w:w="1700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Activity</w:t>
            </w:r>
          </w:p>
        </w:tc>
        <w:tc>
          <w:tcPr>
            <w:tcW w:w="1288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Minutes</w:t>
            </w:r>
          </w:p>
        </w:tc>
        <w:tc>
          <w:tcPr>
            <w:tcW w:w="6919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Procedure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6922AC" w:rsidRDefault="00722AEE" w:rsidP="00E7289C">
            <w:r>
              <w:t>Hook</w:t>
            </w:r>
          </w:p>
        </w:tc>
        <w:tc>
          <w:tcPr>
            <w:tcW w:w="1288" w:type="dxa"/>
          </w:tcPr>
          <w:p w:rsidR="00722AEE" w:rsidRPr="006922AC" w:rsidRDefault="00F16739" w:rsidP="00E7289C">
            <w:r>
              <w:t>2</w:t>
            </w:r>
            <w:r w:rsidR="00722AEE">
              <w:t xml:space="preserve"> minutes</w:t>
            </w:r>
          </w:p>
        </w:tc>
        <w:tc>
          <w:tcPr>
            <w:tcW w:w="6919" w:type="dxa"/>
          </w:tcPr>
          <w:p w:rsidR="00E7289C" w:rsidRDefault="00E7289C" w:rsidP="00E7289C">
            <w:r>
              <w:rPr>
                <w:b/>
              </w:rPr>
              <w:t>-</w:t>
            </w:r>
            <w:r>
              <w:t>As students enter the room give them each a lei</w:t>
            </w:r>
          </w:p>
          <w:p w:rsidR="005B5443" w:rsidRDefault="005B5443" w:rsidP="00E7289C">
            <w:r>
              <w:t>-Have them sit</w:t>
            </w:r>
            <w:r w:rsidR="00FE6D1E">
              <w:t xml:space="preserve"> in 3 lines </w:t>
            </w:r>
            <w:r>
              <w:t>and get ready to watch a performance</w:t>
            </w:r>
          </w:p>
          <w:p w:rsidR="00722AEE" w:rsidRPr="00E7289C" w:rsidRDefault="005B5443" w:rsidP="00E7289C">
            <w:r>
              <w:t>-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FC5422" w:rsidRDefault="005B5443" w:rsidP="00E7289C">
            <w:r>
              <w:t>History</w:t>
            </w:r>
          </w:p>
        </w:tc>
        <w:tc>
          <w:tcPr>
            <w:tcW w:w="1288" w:type="dxa"/>
          </w:tcPr>
          <w:p w:rsidR="00722AEE" w:rsidRPr="00FC5422" w:rsidRDefault="005B5443" w:rsidP="00E7289C">
            <w:r>
              <w:t>5 minutes</w:t>
            </w:r>
          </w:p>
        </w:tc>
        <w:tc>
          <w:tcPr>
            <w:tcW w:w="6919" w:type="dxa"/>
          </w:tcPr>
          <w:p w:rsidR="005B5443" w:rsidRDefault="005B5443" w:rsidP="00E7289C">
            <w:r>
              <w:rPr>
                <w:b/>
              </w:rPr>
              <w:t>-</w:t>
            </w:r>
            <w:r>
              <w:t>Speak about the history of hula and lei(s)</w:t>
            </w:r>
          </w:p>
          <w:p w:rsidR="005B5443" w:rsidRPr="00393DAB" w:rsidRDefault="005B5443" w:rsidP="00E7289C">
            <w:pPr>
              <w:rPr>
                <w:color w:val="FF0000"/>
              </w:rPr>
            </w:pPr>
            <w:r>
              <w:t xml:space="preserve">    -Use power point as a visual tool for students  (4-5) slides</w:t>
            </w:r>
            <w:r w:rsidR="00393DAB">
              <w:t xml:space="preserve"> (</w:t>
            </w:r>
            <w:r w:rsidR="00393DAB">
              <w:rPr>
                <w:color w:val="FF0000"/>
              </w:rPr>
              <w:t>In progress</w:t>
            </w:r>
            <w:proofErr w:type="gramStart"/>
            <w:r w:rsidR="00393DAB">
              <w:rPr>
                <w:color w:val="FF0000"/>
              </w:rPr>
              <w:t>)</w:t>
            </w:r>
            <w:ins w:id="2" w:author="Gayle Thieman" w:date="2010-08-15T11:25:00Z">
              <w:r w:rsidR="004144DD">
                <w:rPr>
                  <w:color w:val="FF0000"/>
                </w:rPr>
                <w:t xml:space="preserve">  or</w:t>
              </w:r>
              <w:proofErr w:type="gramEnd"/>
              <w:r w:rsidR="004144DD">
                <w:rPr>
                  <w:color w:val="FF0000"/>
                </w:rPr>
                <w:t xml:space="preserve"> you can use a </w:t>
              </w:r>
              <w:proofErr w:type="spellStart"/>
              <w:r w:rsidR="004144DD">
                <w:rPr>
                  <w:color w:val="FF0000"/>
                </w:rPr>
                <w:t>Utube</w:t>
              </w:r>
              <w:proofErr w:type="spellEnd"/>
              <w:r w:rsidR="004144DD">
                <w:rPr>
                  <w:color w:val="FF0000"/>
                </w:rPr>
                <w:t xml:space="preserve"> video of an actual performance</w:t>
              </w:r>
            </w:ins>
          </w:p>
          <w:p w:rsidR="00722AEE" w:rsidRPr="005B5443" w:rsidRDefault="005B5443" w:rsidP="00E7289C">
            <w:r>
              <w:t xml:space="preserve">    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C93B02" w:rsidRDefault="005B5443" w:rsidP="00E7289C">
            <w:r>
              <w:t>Demo Different instruments</w:t>
            </w:r>
          </w:p>
        </w:tc>
        <w:tc>
          <w:tcPr>
            <w:tcW w:w="1288" w:type="dxa"/>
          </w:tcPr>
          <w:p w:rsidR="00722AEE" w:rsidRPr="00C93B02" w:rsidRDefault="005B5443" w:rsidP="00E7289C">
            <w:r>
              <w:t>5 minutes</w:t>
            </w:r>
          </w:p>
        </w:tc>
        <w:tc>
          <w:tcPr>
            <w:tcW w:w="6919" w:type="dxa"/>
          </w:tcPr>
          <w:p w:rsidR="005B5443" w:rsidRDefault="005B5443" w:rsidP="005B5443">
            <w:r>
              <w:t>-</w:t>
            </w:r>
            <w:proofErr w:type="spellStart"/>
            <w:proofErr w:type="gramStart"/>
            <w:r>
              <w:t>ipu</w:t>
            </w:r>
            <w:proofErr w:type="spellEnd"/>
            <w:proofErr w:type="gramEnd"/>
          </w:p>
          <w:p w:rsidR="005B5443" w:rsidRDefault="005B5443" w:rsidP="005B5443">
            <w:r>
              <w:t>-</w:t>
            </w:r>
            <w:proofErr w:type="spellStart"/>
            <w:proofErr w:type="gramStart"/>
            <w:r>
              <w:t>uli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uli</w:t>
            </w:r>
            <w:proofErr w:type="spellEnd"/>
          </w:p>
          <w:p w:rsidR="005B5443" w:rsidRDefault="005B5443" w:rsidP="005B5443">
            <w:r>
              <w:t>-Split bamboo</w:t>
            </w:r>
          </w:p>
          <w:p w:rsidR="00722AEE" w:rsidRPr="00C93B02" w:rsidRDefault="005B5443" w:rsidP="005B5443">
            <w:r>
              <w:t>-</w:t>
            </w:r>
            <w:proofErr w:type="gramStart"/>
            <w:r>
              <w:t>ukulele</w:t>
            </w:r>
            <w:proofErr w:type="gramEnd"/>
            <w:r>
              <w:t xml:space="preserve"> </w:t>
            </w:r>
          </w:p>
        </w:tc>
      </w:tr>
      <w:tr w:rsidR="00722AEE" w:rsidRPr="00B04CA8">
        <w:trPr>
          <w:trHeight w:val="1427"/>
        </w:trPr>
        <w:tc>
          <w:tcPr>
            <w:tcW w:w="1700" w:type="dxa"/>
          </w:tcPr>
          <w:p w:rsidR="00722AEE" w:rsidRPr="00C93B02" w:rsidRDefault="005B5443" w:rsidP="00E7289C">
            <w:r>
              <w:t>Split into groups</w:t>
            </w:r>
          </w:p>
        </w:tc>
        <w:tc>
          <w:tcPr>
            <w:tcW w:w="1288" w:type="dxa"/>
          </w:tcPr>
          <w:p w:rsidR="00722AEE" w:rsidRPr="00C93B02" w:rsidRDefault="005B5443" w:rsidP="00E7289C">
            <w:r>
              <w:t>20 minutes</w:t>
            </w:r>
          </w:p>
        </w:tc>
        <w:tc>
          <w:tcPr>
            <w:tcW w:w="6919" w:type="dxa"/>
          </w:tcPr>
          <w:p w:rsidR="005B5443" w:rsidRDefault="005B5443" w:rsidP="00E7289C">
            <w:r>
              <w:t>-Have four different stations and divide the students equally</w:t>
            </w:r>
          </w:p>
          <w:p w:rsidR="005B5443" w:rsidRPr="005B5443" w:rsidRDefault="005B5443" w:rsidP="00E7289C">
            <w:pPr>
              <w:rPr>
                <w:color w:val="FF0000"/>
              </w:rPr>
            </w:pPr>
            <w:r>
              <w:t>-At each station there would be handouts with directions for each instruments (</w:t>
            </w:r>
            <w:r>
              <w:rPr>
                <w:color w:val="FF0000"/>
              </w:rPr>
              <w:t>still need to create these</w:t>
            </w:r>
            <w:r w:rsidR="002A17EB">
              <w:rPr>
                <w:color w:val="FF0000"/>
              </w:rPr>
              <w:t>—working on some research still!</w:t>
            </w:r>
            <w:r>
              <w:rPr>
                <w:color w:val="FF0000"/>
              </w:rPr>
              <w:t>)</w:t>
            </w:r>
          </w:p>
          <w:p w:rsidR="005B5443" w:rsidRDefault="005B5443" w:rsidP="00E7289C">
            <w:r>
              <w:t>-Students will be required to keep track of time and share the instrument appropriately.</w:t>
            </w:r>
          </w:p>
          <w:p w:rsidR="005B5443" w:rsidRDefault="005B5443" w:rsidP="00E7289C">
            <w:r>
              <w:t>-At ukulele station there will be a permanent helper (Too many moving parts)</w:t>
            </w:r>
          </w:p>
          <w:p w:rsidR="00722AEE" w:rsidRPr="005B5443" w:rsidRDefault="005B5443" w:rsidP="00E7289C">
            <w:r>
              <w:t>-During this time the teacher will be walking around monitoring the groups</w:t>
            </w:r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722AEE" w:rsidRPr="00C93B02" w:rsidRDefault="00F9179D" w:rsidP="00E7289C">
            <w:r>
              <w:t>Reflection</w:t>
            </w:r>
          </w:p>
        </w:tc>
        <w:tc>
          <w:tcPr>
            <w:tcW w:w="1288" w:type="dxa"/>
          </w:tcPr>
          <w:p w:rsidR="00722AEE" w:rsidRPr="00C93B02" w:rsidRDefault="00F9179D" w:rsidP="00E7289C">
            <w:r>
              <w:t>3 minutes</w:t>
            </w:r>
          </w:p>
        </w:tc>
        <w:tc>
          <w:tcPr>
            <w:tcW w:w="6919" w:type="dxa"/>
          </w:tcPr>
          <w:p w:rsidR="00F9179D" w:rsidRDefault="00F9179D" w:rsidP="00E7289C">
            <w:r>
              <w:rPr>
                <w:b/>
              </w:rPr>
              <w:t>-</w:t>
            </w:r>
            <w:r>
              <w:t>Have students reflect on the instruments and the history</w:t>
            </w:r>
          </w:p>
          <w:p w:rsidR="00722AEE" w:rsidRPr="00F9179D" w:rsidRDefault="00F9179D" w:rsidP="00E7289C">
            <w:r>
              <w:t xml:space="preserve">-Provide a piece of paper and have students free write for three </w:t>
            </w:r>
            <w:r w:rsidR="002A17EB">
              <w:t>minutes.</w:t>
            </w:r>
            <w:ins w:id="3" w:author="Gayle Thieman" w:date="2010-08-15T11:26:00Z">
              <w:r w:rsidR="004144DD">
                <w:t xml:space="preserve"> You may need a more specific prompt</w:t>
              </w:r>
            </w:ins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722AEE" w:rsidRPr="002F3BBD" w:rsidRDefault="00F9179D" w:rsidP="00E7289C">
            <w:r>
              <w:t>Dance</w:t>
            </w:r>
          </w:p>
        </w:tc>
        <w:tc>
          <w:tcPr>
            <w:tcW w:w="1288" w:type="dxa"/>
          </w:tcPr>
          <w:p w:rsidR="00722AEE" w:rsidRPr="002F3BBD" w:rsidRDefault="00F16739" w:rsidP="00E7289C">
            <w:r>
              <w:t>8</w:t>
            </w:r>
            <w:r w:rsidR="00F9179D">
              <w:t xml:space="preserve"> minutes</w:t>
            </w:r>
          </w:p>
        </w:tc>
        <w:tc>
          <w:tcPr>
            <w:tcW w:w="6919" w:type="dxa"/>
          </w:tcPr>
          <w:p w:rsidR="00F9179D" w:rsidRDefault="00F9179D" w:rsidP="00E7289C">
            <w:r>
              <w:t>-First the guest will demonstrate the dance.</w:t>
            </w:r>
          </w:p>
          <w:p w:rsidR="00F9179D" w:rsidRDefault="00F9179D" w:rsidP="00E7289C">
            <w:r>
              <w:t>-Then the teacher will explain the story as the guest does the dance again.</w:t>
            </w:r>
          </w:p>
          <w:p w:rsidR="00393890" w:rsidRDefault="00393890" w:rsidP="00E7289C">
            <w:r>
              <w:t>-Then have students get to a place where they can all see the front of the room.</w:t>
            </w:r>
          </w:p>
          <w:p w:rsidR="00722AEE" w:rsidRPr="00393890" w:rsidRDefault="00393890" w:rsidP="00E7289C">
            <w:pPr>
              <w:rPr>
                <w:color w:val="FF0000"/>
              </w:rPr>
            </w:pPr>
            <w:r>
              <w:t>-Teach the dance in the rote style of learning. (</w:t>
            </w:r>
            <w:r>
              <w:rPr>
                <w:color w:val="FF0000"/>
              </w:rPr>
              <w:t>Create a step by step for teacher)</w:t>
            </w:r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CA03DA" w:rsidRDefault="00CA03DA" w:rsidP="00E7289C">
            <w:r>
              <w:t>Put it together!</w:t>
            </w:r>
          </w:p>
          <w:p w:rsidR="00722AEE" w:rsidRPr="002F3BBD" w:rsidRDefault="00722AEE" w:rsidP="00E7289C"/>
        </w:tc>
        <w:tc>
          <w:tcPr>
            <w:tcW w:w="1288" w:type="dxa"/>
          </w:tcPr>
          <w:p w:rsidR="00722AEE" w:rsidRPr="002F3BBD" w:rsidRDefault="00CA03DA" w:rsidP="00E7289C">
            <w:r>
              <w:t>7 minutes</w:t>
            </w:r>
          </w:p>
        </w:tc>
        <w:tc>
          <w:tcPr>
            <w:tcW w:w="6919" w:type="dxa"/>
          </w:tcPr>
          <w:p w:rsidR="00AE335E" w:rsidRDefault="00CA03DA" w:rsidP="00E7289C">
            <w:r>
              <w:t>-From the group session. Identify students that can play the instruments well, and have them play</w:t>
            </w:r>
            <w:r w:rsidR="00AE335E">
              <w:t xml:space="preserve"> the rhythm on the instruction sheets</w:t>
            </w:r>
          </w:p>
          <w:p w:rsidR="00AE335E" w:rsidRDefault="00AE335E" w:rsidP="00E7289C">
            <w:r>
              <w:t>-The teacher and the guest will sing/chant the song.</w:t>
            </w:r>
          </w:p>
          <w:p w:rsidR="00722AEE" w:rsidRPr="002F3BBD" w:rsidRDefault="00AE335E" w:rsidP="00E7289C">
            <w:r>
              <w:t>-The rest of the students will dance the part they just learned.</w:t>
            </w:r>
          </w:p>
        </w:tc>
      </w:tr>
      <w:tr w:rsidR="00722AEE" w:rsidRPr="00B04CA8">
        <w:trPr>
          <w:trHeight w:val="290"/>
        </w:trPr>
        <w:tc>
          <w:tcPr>
            <w:tcW w:w="1700" w:type="dxa"/>
          </w:tcPr>
          <w:p w:rsidR="00722AEE" w:rsidRPr="00782899" w:rsidRDefault="00722AEE" w:rsidP="00E7289C">
            <w:r>
              <w:t>Closure</w:t>
            </w:r>
          </w:p>
        </w:tc>
        <w:tc>
          <w:tcPr>
            <w:tcW w:w="1288" w:type="dxa"/>
          </w:tcPr>
          <w:p w:rsidR="00722AEE" w:rsidRPr="00782899" w:rsidRDefault="00CA03DA" w:rsidP="00E7289C">
            <w:r>
              <w:t>1 minute</w:t>
            </w:r>
          </w:p>
        </w:tc>
        <w:tc>
          <w:tcPr>
            <w:tcW w:w="6919" w:type="dxa"/>
          </w:tcPr>
          <w:p w:rsidR="00722AEE" w:rsidRPr="00782899" w:rsidRDefault="00CA03DA" w:rsidP="00722AEE">
            <w:r>
              <w:t xml:space="preserve">-As students </w:t>
            </w:r>
            <w:r w:rsidR="00E476CD">
              <w:t xml:space="preserve">exit the room have them say </w:t>
            </w:r>
            <w:proofErr w:type="spellStart"/>
            <w:r w:rsidR="00E476CD">
              <w:t>maha</w:t>
            </w:r>
            <w:r>
              <w:t>lo</w:t>
            </w:r>
            <w:proofErr w:type="spellEnd"/>
            <w:r>
              <w:t xml:space="preserve"> and aloha to the guest!</w:t>
            </w:r>
          </w:p>
          <w:p w:rsidR="00722AEE" w:rsidRPr="00782899" w:rsidRDefault="00722AEE" w:rsidP="00E7289C"/>
        </w:tc>
      </w:tr>
    </w:tbl>
    <w:p w:rsidR="00722AEE" w:rsidRDefault="00722AEE" w:rsidP="00722AEE"/>
    <w:p w:rsidR="00111F69" w:rsidRDefault="00722AEE" w:rsidP="00722AEE">
      <w:r w:rsidRPr="00FE2C01">
        <w:rPr>
          <w:b/>
        </w:rPr>
        <w:t>Differentiation/Accommodation</w:t>
      </w:r>
      <w:r>
        <w:t xml:space="preserve">: </w:t>
      </w:r>
      <w:r w:rsidR="00111F69">
        <w:t>The student in a wheelchair would get to play one of the instruments during the performance section.</w:t>
      </w:r>
      <w:r w:rsidR="00C0416B">
        <w:t xml:space="preserve"> Students that English is not their first language would be able to free write in their own language and I would get it translated. </w:t>
      </w:r>
      <w:ins w:id="4" w:author="Gayle Thieman" w:date="2010-08-15T11:26:00Z">
        <w:r w:rsidR="004144DD">
          <w:t xml:space="preserve"> Or the ESL students can dictate their response in English  (may be easier than writing)</w:t>
        </w:r>
      </w:ins>
    </w:p>
    <w:p w:rsidR="00722AEE" w:rsidRDefault="00722AEE" w:rsidP="00722AEE"/>
    <w:p w:rsidR="00722AEE" w:rsidRPr="003440D4" w:rsidRDefault="00722AEE" w:rsidP="00722AEE">
      <w:r w:rsidRPr="00FE2C01">
        <w:rPr>
          <w:b/>
        </w:rPr>
        <w:t>Attention to Literacy:</w:t>
      </w:r>
      <w:r>
        <w:rPr>
          <w:b/>
        </w:rPr>
        <w:t xml:space="preserve"> </w:t>
      </w:r>
      <w:r w:rsidR="00205FD4">
        <w:t>The students will be learning how dance and stories are combined. Also, the students will have to write about their learning.</w:t>
      </w:r>
    </w:p>
    <w:p w:rsidR="00722AEE" w:rsidRDefault="00722AEE" w:rsidP="00722AEE"/>
    <w:p w:rsidR="00722AEE" w:rsidRPr="00181323" w:rsidRDefault="00722AEE" w:rsidP="00722AEE">
      <w:r w:rsidRPr="00FE2C01">
        <w:rPr>
          <w:b/>
        </w:rPr>
        <w:t>Assessment and Evaluation of Student Learning:</w:t>
      </w:r>
      <w:r>
        <w:t xml:space="preserve"> </w:t>
      </w:r>
      <w:r w:rsidR="00F553FD">
        <w:t>I would observe the students during all the sections of the lessons (participatory assessment). Plus, by having the students free write I can assess their learning off of what they said.</w:t>
      </w:r>
    </w:p>
    <w:p w:rsidR="00722AEE" w:rsidRDefault="00722AEE" w:rsidP="00722AEE">
      <w:pPr>
        <w:rPr>
          <w:b/>
        </w:rPr>
      </w:pPr>
    </w:p>
    <w:p w:rsidR="00093E7E" w:rsidRDefault="00722AEE" w:rsidP="009900C3">
      <w:pPr>
        <w:outlineLvl w:val="0"/>
      </w:pPr>
      <w:r>
        <w:rPr>
          <w:b/>
        </w:rPr>
        <w:t>Lyrics Needed:</w:t>
      </w:r>
      <w:r w:rsidR="00093E7E">
        <w:rPr>
          <w:b/>
        </w:rPr>
        <w:t xml:space="preserve"> </w:t>
      </w:r>
      <w:r w:rsidR="00093E7E">
        <w:t>None</w:t>
      </w:r>
    </w:p>
    <w:p w:rsidR="00093E7E" w:rsidRDefault="00093E7E" w:rsidP="00722AEE"/>
    <w:p w:rsidR="00263B5E" w:rsidRDefault="00093E7E" w:rsidP="009900C3">
      <w:pPr>
        <w:outlineLvl w:val="0"/>
      </w:pPr>
      <w:r>
        <w:rPr>
          <w:b/>
        </w:rPr>
        <w:t>Handouts Needed:</w:t>
      </w:r>
      <w:r w:rsidR="00263B5E">
        <w:rPr>
          <w:b/>
        </w:rPr>
        <w:t xml:space="preserve"> </w:t>
      </w:r>
      <w:proofErr w:type="spellStart"/>
      <w:r w:rsidR="00263B5E">
        <w:t>Ipu</w:t>
      </w:r>
      <w:proofErr w:type="spellEnd"/>
      <w:r w:rsidR="00263B5E">
        <w:t xml:space="preserve">, </w:t>
      </w:r>
      <w:proofErr w:type="spellStart"/>
      <w:r w:rsidR="00263B5E">
        <w:t>Uli</w:t>
      </w:r>
      <w:proofErr w:type="spellEnd"/>
      <w:r w:rsidR="00263B5E">
        <w:t xml:space="preserve"> </w:t>
      </w:r>
      <w:proofErr w:type="spellStart"/>
      <w:r w:rsidR="00263B5E">
        <w:t>Uli</w:t>
      </w:r>
      <w:proofErr w:type="spellEnd"/>
      <w:r w:rsidR="00263B5E">
        <w:t>, Split Bamboo, and ukulele direction sheets.</w:t>
      </w:r>
    </w:p>
    <w:p w:rsidR="00722AEE" w:rsidRPr="00263B5E" w:rsidRDefault="00722AEE" w:rsidP="00722AEE"/>
    <w:p w:rsidR="00722AEE" w:rsidRDefault="004144DD" w:rsidP="00722AEE">
      <w:pPr>
        <w:pStyle w:val="NormalWeb"/>
        <w:spacing w:before="2" w:after="2"/>
      </w:pPr>
      <w:ins w:id="5" w:author="Gayle Thieman" w:date="2010-08-15T11:27:00Z">
        <w:r>
          <w:rPr>
            <w:sz w:val="24"/>
          </w:rPr>
          <w:t>Excellent progress.</w:t>
        </w:r>
      </w:ins>
      <w:r w:rsidR="00722AEE" w:rsidRPr="00E36820">
        <w:rPr>
          <w:sz w:val="24"/>
        </w:rPr>
        <w:br/>
      </w:r>
    </w:p>
    <w:p w:rsidR="00722AEE" w:rsidRDefault="00722AEE" w:rsidP="009900C3">
      <w:pPr>
        <w:outlineLvl w:val="0"/>
        <w:rPr>
          <w:b/>
          <w:u w:val="single"/>
        </w:rPr>
      </w:pPr>
      <w:r>
        <w:rPr>
          <w:b/>
          <w:u w:val="single"/>
        </w:rPr>
        <w:t>Resources</w:t>
      </w:r>
    </w:p>
    <w:p w:rsidR="00081F4D" w:rsidRDefault="00F937E8" w:rsidP="00722AEE">
      <w:pPr>
        <w:rPr>
          <w:u w:val="single"/>
        </w:rPr>
      </w:pPr>
      <w:hyperlink r:id="rId5" w:history="1">
        <w:r w:rsidR="00081F4D" w:rsidRPr="00285450">
          <w:rPr>
            <w:rStyle w:val="Hyperlink"/>
          </w:rPr>
          <w:t>http://www.soc.hawaii.edu/hwhp/hula/KAUAI.html</w:t>
        </w:r>
      </w:hyperlink>
    </w:p>
    <w:p w:rsidR="00081F4D" w:rsidRDefault="00F937E8" w:rsidP="00722AEE">
      <w:pPr>
        <w:rPr>
          <w:u w:val="single"/>
        </w:rPr>
      </w:pPr>
      <w:hyperlink r:id="rId6" w:history="1">
        <w:r w:rsidR="00081F4D" w:rsidRPr="00285450">
          <w:rPr>
            <w:rStyle w:val="Hyperlink"/>
          </w:rPr>
          <w:t>http://www.hulatradition.com/types-of-hula.html</w:t>
        </w:r>
      </w:hyperlink>
    </w:p>
    <w:p w:rsidR="00081F4D" w:rsidRDefault="00F937E8" w:rsidP="00722AEE">
      <w:pPr>
        <w:rPr>
          <w:u w:val="single"/>
        </w:rPr>
      </w:pPr>
      <w:hyperlink r:id="rId7" w:history="1">
        <w:r w:rsidR="00081F4D" w:rsidRPr="00285450">
          <w:rPr>
            <w:rStyle w:val="Hyperlink"/>
          </w:rPr>
          <w:t>http://www.ehow.com/video_4936610_hawaiian-music-instruments-combine-2.html?cp=1&amp;pid=1&amp;wa_vrid=c4ca6f25-8355-4b79-8264-60f0e257d803</w:t>
        </w:r>
      </w:hyperlink>
    </w:p>
    <w:p w:rsidR="00081F4D" w:rsidRDefault="00F937E8" w:rsidP="00722AEE">
      <w:pPr>
        <w:rPr>
          <w:u w:val="single"/>
        </w:rPr>
      </w:pPr>
      <w:hyperlink r:id="rId8" w:history="1">
        <w:r w:rsidR="00081F4D" w:rsidRPr="00285450">
          <w:rPr>
            <w:rStyle w:val="Hyperlink"/>
          </w:rPr>
          <w:t>http://www.hawaiiflowerlei.com/leitradition.aspx</w:t>
        </w:r>
      </w:hyperlink>
    </w:p>
    <w:p w:rsidR="00722AEE" w:rsidRPr="00081F4D" w:rsidRDefault="00081F4D" w:rsidP="00722AEE">
      <w:r>
        <w:t xml:space="preserve">Kelsey </w:t>
      </w:r>
      <w:proofErr w:type="spellStart"/>
      <w:r>
        <w:t>Meleana</w:t>
      </w:r>
      <w:proofErr w:type="spellEnd"/>
      <w:r>
        <w:t xml:space="preserve"> Chun</w:t>
      </w:r>
      <w:r w:rsidR="008F7843">
        <w:t>-Hoeffel</w:t>
      </w:r>
      <w:r>
        <w:t>-Native Hawaiian and special guest for the class!</w:t>
      </w:r>
    </w:p>
    <w:p w:rsidR="00722AEE" w:rsidRPr="00363A73" w:rsidRDefault="00722AEE" w:rsidP="00722AEE"/>
    <w:p w:rsidR="00722AEE" w:rsidRDefault="00722AEE" w:rsidP="009900C3">
      <w:pPr>
        <w:outlineLvl w:val="0"/>
      </w:pPr>
      <w:r>
        <w:rPr>
          <w:b/>
          <w:u w:val="single"/>
        </w:rPr>
        <w:t>Other Thoughts</w:t>
      </w:r>
    </w:p>
    <w:p w:rsidR="00722AEE" w:rsidRPr="00E26E8E" w:rsidRDefault="00722AEE" w:rsidP="00722AEE"/>
    <w:p w:rsidR="00722AEE" w:rsidRDefault="00722AEE" w:rsidP="00722AEE"/>
    <w:p w:rsidR="00E7289C" w:rsidRDefault="00E7289C"/>
    <w:sectPr w:rsidR="00E7289C" w:rsidSect="00E7289C">
      <w:head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739" w:rsidRDefault="00F16739" w:rsidP="00E7289C">
    <w:r w:rsidRPr="00146EDC">
      <w:rPr>
        <w:b/>
      </w:rPr>
      <w:t>Name:</w:t>
    </w:r>
    <w:r>
      <w:t xml:space="preserve"> Kimberly Putnam-</w:t>
    </w:r>
    <w:proofErr w:type="spellStart"/>
    <w:r>
      <w:t>Spreier</w:t>
    </w:r>
    <w:proofErr w:type="spellEnd"/>
    <w:r>
      <w:tab/>
    </w:r>
    <w:r>
      <w:tab/>
    </w:r>
    <w:r w:rsidRPr="00146EDC">
      <w:rPr>
        <w:b/>
      </w:rPr>
      <w:t>Age/Grade Level:</w:t>
    </w:r>
    <w:r>
      <w:t xml:space="preserve"> Grade 8</w:t>
    </w:r>
  </w:p>
  <w:p w:rsidR="00F16739" w:rsidRDefault="00F16739" w:rsidP="00E7289C">
    <w:r w:rsidRPr="00146EDC">
      <w:rPr>
        <w:b/>
      </w:rPr>
      <w:t>Subject Area(s):</w:t>
    </w:r>
    <w:r>
      <w:t xml:space="preserve"> Music</w:t>
    </w:r>
    <w:r>
      <w:tab/>
    </w:r>
    <w:r>
      <w:tab/>
      <w:t xml:space="preserve">            </w:t>
    </w:r>
    <w:r w:rsidRPr="00146EDC">
      <w:rPr>
        <w:b/>
      </w:rPr>
      <w:t>Unit Title:</w:t>
    </w:r>
    <w:r>
      <w:t xml:space="preserve"> American Multicultural Folk Music</w:t>
    </w:r>
  </w:p>
  <w:p w:rsidR="00F16739" w:rsidRDefault="00F16739" w:rsidP="00E7289C">
    <w:r w:rsidRPr="00146EDC">
      <w:rPr>
        <w:b/>
      </w:rPr>
      <w:t>Lesson Title:</w:t>
    </w:r>
    <w:r>
      <w:t xml:space="preserve"> Hawaiian Music                       </w:t>
    </w:r>
    <w:r w:rsidRPr="00146EDC">
      <w:rPr>
        <w:b/>
      </w:rPr>
      <w:t>Estimated Time:</w:t>
    </w:r>
    <w:r>
      <w:t xml:space="preserve"> 50 minutes</w:t>
    </w:r>
  </w:p>
  <w:p w:rsidR="00F16739" w:rsidRDefault="00F1673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73E04"/>
    <w:multiLevelType w:val="hybridMultilevel"/>
    <w:tmpl w:val="BA74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86D4E"/>
    <w:multiLevelType w:val="hybridMultilevel"/>
    <w:tmpl w:val="BA74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22AEE"/>
    <w:rsid w:val="00081F4D"/>
    <w:rsid w:val="00093E7E"/>
    <w:rsid w:val="00111F69"/>
    <w:rsid w:val="001D39C1"/>
    <w:rsid w:val="00205FD4"/>
    <w:rsid w:val="00263B5E"/>
    <w:rsid w:val="002A17EB"/>
    <w:rsid w:val="003440D4"/>
    <w:rsid w:val="00393890"/>
    <w:rsid w:val="00393DAB"/>
    <w:rsid w:val="003E057E"/>
    <w:rsid w:val="004144DD"/>
    <w:rsid w:val="0043310A"/>
    <w:rsid w:val="005B5443"/>
    <w:rsid w:val="00722AEE"/>
    <w:rsid w:val="00867276"/>
    <w:rsid w:val="008F7843"/>
    <w:rsid w:val="009900C3"/>
    <w:rsid w:val="009F2001"/>
    <w:rsid w:val="00AE335E"/>
    <w:rsid w:val="00C0416B"/>
    <w:rsid w:val="00CA03DA"/>
    <w:rsid w:val="00D54DE1"/>
    <w:rsid w:val="00DC6D5A"/>
    <w:rsid w:val="00E476CD"/>
    <w:rsid w:val="00E7289C"/>
    <w:rsid w:val="00F16739"/>
    <w:rsid w:val="00F553FD"/>
    <w:rsid w:val="00F9179D"/>
    <w:rsid w:val="00F937E8"/>
    <w:rsid w:val="00FE6D1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AE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A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2A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AE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A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AE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722AEE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722AEE"/>
    <w:rPr>
      <w:b/>
    </w:rPr>
  </w:style>
  <w:style w:type="character" w:styleId="Emphasis">
    <w:name w:val="Emphasis"/>
    <w:basedOn w:val="DefaultParagraphFont"/>
    <w:uiPriority w:val="20"/>
    <w:rsid w:val="00722AEE"/>
    <w:rPr>
      <w:i/>
    </w:rPr>
  </w:style>
  <w:style w:type="table" w:styleId="TableGrid">
    <w:name w:val="Table Grid"/>
    <w:basedOn w:val="TableNormal"/>
    <w:uiPriority w:val="59"/>
    <w:rsid w:val="00722AEE"/>
    <w:pPr>
      <w:spacing w:after="0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A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EE"/>
    <w:rPr>
      <w:rFonts w:ascii="Lucida Grande" w:eastAsia="Times New Roman" w:hAnsi="Lucida Grande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00C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00C3"/>
    <w:rPr>
      <w:rFonts w:ascii="Lucida Grande" w:eastAsia="Times New Roman" w:hAnsi="Lucida Grande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waiiflowerlei.com/leitradition.aspx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www.soc.hawaii.edu/hwhp/hula/KAUAI.html" TargetMode="External"/><Relationship Id="rId7" Type="http://schemas.openxmlformats.org/officeDocument/2006/relationships/hyperlink" Target="http://www.ehow.com/video_4936610_hawaiian-music-instruments-combine-2.html?cp=1&amp;pid=1&amp;wa_vrid=c4ca6f25-8355-4b79-8264-60f0e257d803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openxmlformats.org/officeDocument/2006/relationships/settings" Target="settings.xml"/><Relationship Id="rId6" Type="http://schemas.openxmlformats.org/officeDocument/2006/relationships/hyperlink" Target="http://www.hulatradition.com/types-of-hul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724</Words>
  <Characters>3624</Characters>
  <Application>Microsoft Macintosh Word</Application>
  <DocSecurity>0</DocSecurity>
  <Lines>97</Lines>
  <Paragraphs>54</Paragraphs>
  <ScaleCrop>false</ScaleCrop>
  <Company>University of Oregon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Putnam</dc:creator>
  <cp:keywords/>
  <cp:lastModifiedBy>Gayle Thieman</cp:lastModifiedBy>
  <cp:revision>3</cp:revision>
  <dcterms:created xsi:type="dcterms:W3CDTF">2010-08-15T18:24:00Z</dcterms:created>
  <dcterms:modified xsi:type="dcterms:W3CDTF">2010-08-15T18:28:00Z</dcterms:modified>
</cp:coreProperties>
</file>